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E8A4E" w14:textId="77777777" w:rsidR="00F87AAB" w:rsidRDefault="006B13BB" w:rsidP="00271398">
      <w:pPr>
        <w:widowControl w:val="0"/>
        <w:autoSpaceDE w:val="0"/>
        <w:autoSpaceDN w:val="0"/>
        <w:adjustRightInd w:val="0"/>
        <w:spacing w:after="0" w:line="240" w:lineRule="auto"/>
        <w:rPr>
          <w:ins w:id="0" w:author="Autor"/>
          <w:rFonts w:ascii="Roboto" w:hAnsi="Roboto" w:cs="Roboto"/>
          <w:b/>
          <w:bCs/>
          <w:color w:val="0064A3"/>
          <w:sz w:val="60"/>
          <w:szCs w:val="60"/>
        </w:rPr>
      </w:pPr>
      <w:ins w:id="1" w:author="Autor">
        <w:r>
          <w:rPr>
            <w:rFonts w:ascii="Roboto" w:hAnsi="Roboto" w:cs="Roboto"/>
            <w:b/>
            <w:bCs/>
            <w:color w:val="0064A3"/>
            <w:sz w:val="60"/>
            <w:szCs w:val="60"/>
          </w:rPr>
          <w:t>Popis k 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r w:rsidR="00271398" w:rsidRPr="00943B31">
          <w:rPr>
            <w:rFonts w:ascii="Roboto" w:hAnsi="Roboto" w:cs="Roboto"/>
            <w:b/>
            <w:bCs/>
            <w:color w:val="0064A3"/>
            <w:sz w:val="60"/>
            <w:szCs w:val="60"/>
          </w:rPr>
          <w:t xml:space="preserve"> k žiadosti o platbu </w:t>
        </w:r>
      </w:ins>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03BB9D21" w14:textId="77777777" w:rsidTr="00C423AD">
        <w:trPr>
          <w:ins w:id="2" w:author="Autor"/>
        </w:trPr>
        <w:tc>
          <w:tcPr>
            <w:tcW w:w="9062" w:type="dxa"/>
            <w:gridSpan w:val="7"/>
          </w:tcPr>
          <w:p w14:paraId="1D0C8A4F" w14:textId="77777777" w:rsidR="00271398" w:rsidRDefault="00271398" w:rsidP="00271398">
            <w:pPr>
              <w:widowControl w:val="0"/>
              <w:autoSpaceDE w:val="0"/>
              <w:autoSpaceDN w:val="0"/>
              <w:adjustRightInd w:val="0"/>
              <w:rPr>
                <w:ins w:id="3" w:author="Autor"/>
                <w:rFonts w:ascii="Roboto" w:hAnsi="Roboto" w:cs="Roboto"/>
                <w:b/>
                <w:bCs/>
                <w:color w:val="0064A3"/>
                <w:sz w:val="42"/>
                <w:szCs w:val="42"/>
              </w:rPr>
            </w:pPr>
            <w:ins w:id="4" w:author="Autor">
              <w:r w:rsidRPr="00943B31">
                <w:rPr>
                  <w:rFonts w:ascii="Roboto" w:hAnsi="Roboto" w:cs="Roboto"/>
                  <w:b/>
                  <w:bCs/>
                  <w:color w:val="0064A3"/>
                  <w:sz w:val="42"/>
                  <w:szCs w:val="42"/>
                </w:rPr>
                <w:t>Hodnoty merateľných ukazovateľov za aktivity</w:t>
              </w:r>
            </w:ins>
          </w:p>
          <w:p w14:paraId="0522C67B" w14:textId="57FED255" w:rsidR="00943B31" w:rsidRDefault="00782671" w:rsidP="00943B31">
            <w:pPr>
              <w:widowControl w:val="0"/>
              <w:autoSpaceDE w:val="0"/>
              <w:autoSpaceDN w:val="0"/>
              <w:adjustRightInd w:val="0"/>
              <w:rPr>
                <w:ins w:id="5" w:author="Autor"/>
                <w:sz w:val="18"/>
                <w:szCs w:val="18"/>
              </w:rPr>
            </w:pPr>
            <w:ins w:id="6" w:author="Auto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85437C">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ins>
          </w:p>
          <w:p w14:paraId="222515A2" w14:textId="77777777" w:rsidR="00943B31" w:rsidRPr="00271398" w:rsidRDefault="00943B31" w:rsidP="00943B31">
            <w:pPr>
              <w:widowControl w:val="0"/>
              <w:autoSpaceDE w:val="0"/>
              <w:autoSpaceDN w:val="0"/>
              <w:adjustRightInd w:val="0"/>
              <w:rPr>
                <w:ins w:id="7" w:author="Autor"/>
                <w:rFonts w:ascii="Roboto" w:hAnsi="Roboto"/>
                <w:sz w:val="24"/>
                <w:szCs w:val="24"/>
              </w:rPr>
            </w:pPr>
            <w:ins w:id="8" w:author="Auto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ins>
          </w:p>
        </w:tc>
      </w:tr>
      <w:tr w:rsidR="00271398" w:rsidRPr="0085437C" w14:paraId="3B911B22" w14:textId="77777777" w:rsidTr="001810D5">
        <w:tc>
          <w:tcPr>
            <w:tcW w:w="846" w:type="dxa"/>
          </w:tcPr>
          <w:p w14:paraId="4F87B415" w14:textId="77777777" w:rsidR="00271398" w:rsidRDefault="00271398" w:rsidP="00271398">
            <w:r w:rsidRPr="00943B31">
              <w:rPr>
                <w:sz w:val="20"/>
                <w:szCs w:val="20"/>
              </w:rPr>
              <w:t>1</w:t>
            </w:r>
          </w:p>
        </w:tc>
        <w:tc>
          <w:tcPr>
            <w:tcW w:w="3515" w:type="dxa"/>
            <w:gridSpan w:val="3"/>
          </w:tcPr>
          <w:p w14:paraId="24147334"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3F94691C" w14:textId="77777777" w:rsidR="00271398" w:rsidRPr="001810D5" w:rsidRDefault="00943B31" w:rsidP="00943B31">
            <w:pPr>
              <w:widowControl w:val="0"/>
              <w:autoSpaceDE w:val="0"/>
              <w:autoSpaceDN w:val="0"/>
              <w:adjustRightInd w:val="0"/>
              <w:rPr>
                <w:sz w:val="18"/>
              </w:rPr>
            </w:pPr>
            <w:r>
              <w:rPr>
                <w:sz w:val="18"/>
                <w:szCs w:val="18"/>
              </w:rPr>
              <w:t>Automaticky vyplnené</w:t>
            </w:r>
          </w:p>
        </w:tc>
      </w:tr>
      <w:tr w:rsidR="00271398" w:rsidRPr="0085437C" w14:paraId="06FFDF67" w14:textId="77777777" w:rsidTr="001810D5">
        <w:tc>
          <w:tcPr>
            <w:tcW w:w="846" w:type="dxa"/>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
          <w:p w14:paraId="23EF772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34BB0D74" w14:textId="77777777" w:rsidR="00271398" w:rsidRPr="001810D5" w:rsidRDefault="00943B31" w:rsidP="00943B31">
            <w:pPr>
              <w:widowControl w:val="0"/>
              <w:autoSpaceDE w:val="0"/>
              <w:autoSpaceDN w:val="0"/>
              <w:adjustRightInd w:val="0"/>
              <w:rPr>
                <w:sz w:val="18"/>
              </w:rPr>
            </w:pPr>
            <w:r>
              <w:rPr>
                <w:sz w:val="18"/>
                <w:szCs w:val="18"/>
              </w:rPr>
              <w:t>Automaticky vyplnené</w:t>
            </w:r>
          </w:p>
        </w:tc>
      </w:tr>
      <w:tr w:rsidR="00271398" w:rsidRPr="0085437C" w14:paraId="1AC8D053" w14:textId="77777777" w:rsidTr="001810D5">
        <w:tc>
          <w:tcPr>
            <w:tcW w:w="846" w:type="dxa"/>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
          <w:p w14:paraId="6BB7146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997E21B"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02CA0259" w14:textId="0127A211"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w:t>
            </w:r>
            <w:del w:id="9" w:author="Autor">
              <w:r w:rsidRPr="00D5119B">
                <w:rPr>
                  <w:sz w:val="18"/>
                  <w:szCs w:val="18"/>
                </w:rPr>
                <w:delText>poskytnutí nenávratného finančného príspevku</w:delText>
              </w:r>
            </w:del>
            <w:ins w:id="10" w:author="Autor">
              <w:r w:rsidR="00391902">
                <w:rPr>
                  <w:sz w:val="18"/>
                  <w:szCs w:val="18"/>
                </w:rPr>
                <w:t>NFP</w:t>
              </w:r>
            </w:ins>
          </w:p>
        </w:tc>
      </w:tr>
      <w:tr w:rsidR="00271398" w:rsidRPr="0085437C" w14:paraId="1FC1EEC1" w14:textId="77777777" w:rsidTr="001810D5">
        <w:tc>
          <w:tcPr>
            <w:tcW w:w="846" w:type="dxa"/>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
          <w:p w14:paraId="2866482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76EA90CD" w14:textId="68811D8C"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del w:id="11" w:author="Autor">
              <w:r w:rsidRPr="00D5119B">
                <w:rPr>
                  <w:sz w:val="18"/>
                  <w:szCs w:val="18"/>
                </w:rPr>
                <w:delText>poskytnutí nenávratného finančného príspevku</w:delText>
              </w:r>
            </w:del>
            <w:ins w:id="12" w:author="Autor">
              <w:r w:rsidR="00391902">
                <w:rPr>
                  <w:sz w:val="18"/>
                  <w:szCs w:val="18"/>
                </w:rPr>
                <w:t>NFP</w:t>
              </w:r>
            </w:ins>
          </w:p>
        </w:tc>
      </w:tr>
      <w:tr w:rsidR="00271398" w:rsidRPr="0085437C" w14:paraId="415D72E8" w14:textId="77777777" w:rsidTr="001810D5">
        <w:tc>
          <w:tcPr>
            <w:tcW w:w="846" w:type="dxa"/>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
          <w:p w14:paraId="547FD76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477792B6" w14:textId="77777777" w:rsidR="00271398" w:rsidRPr="00943B31" w:rsidRDefault="00271398" w:rsidP="00271398">
            <w:pPr>
              <w:rPr>
                <w:rFonts w:ascii="Roboto" w:hAnsi="Roboto" w:cs="Roboto"/>
                <w:b/>
                <w:bCs/>
                <w:color w:val="000000"/>
                <w:sz w:val="20"/>
                <w:szCs w:val="20"/>
              </w:rPr>
            </w:pPr>
          </w:p>
        </w:tc>
        <w:tc>
          <w:tcPr>
            <w:tcW w:w="4701" w:type="dxa"/>
            <w:gridSpan w:val="3"/>
          </w:tcPr>
          <w:p w14:paraId="51443977" w14:textId="3C57669E"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del w:id="13" w:author="Autor">
              <w:r w:rsidRPr="00D5119B">
                <w:rPr>
                  <w:sz w:val="18"/>
                  <w:szCs w:val="18"/>
                </w:rPr>
                <w:delText>poskytnutí nenávratného finančného príspevku</w:delText>
              </w:r>
            </w:del>
            <w:ins w:id="14" w:author="Autor">
              <w:r w:rsidR="00391902">
                <w:rPr>
                  <w:sz w:val="18"/>
                  <w:szCs w:val="18"/>
                </w:rPr>
                <w:t>NFP</w:t>
              </w:r>
            </w:ins>
          </w:p>
        </w:tc>
      </w:tr>
      <w:tr w:rsidR="00271398" w:rsidRPr="0085437C" w14:paraId="0BA29139" w14:textId="77777777" w:rsidTr="001810D5">
        <w:tc>
          <w:tcPr>
            <w:tcW w:w="846" w:type="dxa"/>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
          <w:p w14:paraId="68ED4F5B"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730A4819" w14:textId="77777777" w:rsidR="00271398" w:rsidRPr="00943B31" w:rsidRDefault="00271398" w:rsidP="00271398">
            <w:pPr>
              <w:rPr>
                <w:rFonts w:ascii="Roboto" w:hAnsi="Roboto" w:cs="Roboto"/>
                <w:b/>
                <w:bCs/>
                <w:color w:val="000000"/>
                <w:sz w:val="20"/>
                <w:szCs w:val="20"/>
              </w:rPr>
            </w:pPr>
          </w:p>
        </w:tc>
        <w:tc>
          <w:tcPr>
            <w:tcW w:w="4701" w:type="dxa"/>
            <w:gridSpan w:val="3"/>
          </w:tcPr>
          <w:p w14:paraId="6C7CD274" w14:textId="000889C7"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del w:id="15" w:author="Autor">
              <w:r w:rsidRPr="00D5119B">
                <w:rPr>
                  <w:sz w:val="18"/>
                  <w:szCs w:val="18"/>
                </w:rPr>
                <w:delText>poskytnutí nenávratného finančného príspevku</w:delText>
              </w:r>
            </w:del>
            <w:ins w:id="16" w:author="Autor">
              <w:r w:rsidR="00391902">
                <w:rPr>
                  <w:sz w:val="18"/>
                  <w:szCs w:val="18"/>
                </w:rPr>
                <w:t>NFP</w:t>
              </w:r>
            </w:ins>
          </w:p>
        </w:tc>
      </w:tr>
      <w:tr w:rsidR="00943B31" w:rsidRPr="0085437C" w14:paraId="3B5F3D95" w14:textId="77777777" w:rsidTr="001810D5">
        <w:tc>
          <w:tcPr>
            <w:tcW w:w="846" w:type="dxa"/>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
          <w:p w14:paraId="6FE3F96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17E459D0" w14:textId="77777777" w:rsidR="00943B31" w:rsidRPr="00943B31" w:rsidRDefault="00943B31" w:rsidP="00271398">
            <w:pPr>
              <w:rPr>
                <w:rFonts w:ascii="Roboto" w:hAnsi="Roboto" w:cs="Roboto"/>
                <w:b/>
                <w:bCs/>
                <w:color w:val="000000"/>
                <w:sz w:val="20"/>
                <w:szCs w:val="20"/>
              </w:rPr>
            </w:pPr>
          </w:p>
        </w:tc>
        <w:tc>
          <w:tcPr>
            <w:tcW w:w="4701" w:type="dxa"/>
            <w:gridSpan w:val="3"/>
          </w:tcPr>
          <w:p w14:paraId="2E562F3F" w14:textId="629A4A9E"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w:t>
            </w:r>
            <w:del w:id="17" w:author="Autor">
              <w:r w:rsidRPr="00D5119B">
                <w:rPr>
                  <w:sz w:val="18"/>
                  <w:szCs w:val="18"/>
                </w:rPr>
                <w:delText>poskytnutí nenávratného finančného príspevku</w:delText>
              </w:r>
            </w:del>
            <w:ins w:id="18" w:author="Autor">
              <w:r w:rsidR="00391902">
                <w:rPr>
                  <w:sz w:val="18"/>
                  <w:szCs w:val="18"/>
                </w:rPr>
                <w:t>NFP</w:t>
              </w:r>
            </w:ins>
          </w:p>
        </w:tc>
      </w:tr>
      <w:tr w:rsidR="00943B31" w:rsidRPr="0085437C" w14:paraId="60F74F95" w14:textId="77777777" w:rsidTr="001810D5">
        <w:tc>
          <w:tcPr>
            <w:tcW w:w="846" w:type="dxa"/>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
          <w:p w14:paraId="1FAE02D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71AEF93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09CC04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1C2C0CE4" w14:textId="5D98ED22" w:rsidR="00943B31" w:rsidRPr="001810D5" w:rsidRDefault="00943B31" w:rsidP="001810D5">
            <w:pPr>
              <w:widowControl w:val="0"/>
              <w:autoSpaceDE w:val="0"/>
              <w:autoSpaceDN w:val="0"/>
              <w:adjustRightInd w:val="0"/>
              <w:rPr>
                <w:sz w:val="18"/>
              </w:rPr>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ins w:id="19" w:author="Autor">
              <w:r w:rsidR="009778E3">
                <w:rPr>
                  <w:sz w:val="18"/>
                  <w:szCs w:val="18"/>
                </w:rPr>
                <w:t xml:space="preserve">hlavných aktivít </w:t>
              </w:r>
            </w:ins>
            <w:r w:rsidR="009778E3" w:rsidRPr="004A5050">
              <w:rPr>
                <w:sz w:val="18"/>
                <w:szCs w:val="18"/>
              </w:rPr>
              <w:t>projektu</w:t>
            </w:r>
            <w:r w:rsidR="009778E3">
              <w:rPr>
                <w:sz w:val="18"/>
                <w:szCs w:val="18"/>
              </w:rPr>
              <w:t xml:space="preserve"> </w:t>
            </w:r>
            <w:ins w:id="20" w:author="Autor">
              <w:r w:rsidR="009778E3">
                <w:rPr>
                  <w:sz w:val="18"/>
                  <w:szCs w:val="18"/>
                </w:rPr>
                <w:t>alebo od účinnosti zmluvy o NFP (podľa toho, ktorá skutočnosť nastala skôr)</w:t>
              </w:r>
              <w:r w:rsidR="009778E3" w:rsidRPr="004A5050">
                <w:rPr>
                  <w:sz w:val="18"/>
                  <w:szCs w:val="18"/>
                </w:rPr>
                <w:t xml:space="preserve"> </w:t>
              </w:r>
            </w:ins>
            <w:r w:rsidR="0085437C" w:rsidRPr="0085437C">
              <w:rPr>
                <w:sz w:val="18"/>
                <w:szCs w:val="18"/>
              </w:rPr>
              <w:t>do ukončenia monitorovaného obdobia</w:t>
            </w:r>
            <w:ins w:id="21" w:author="Autor">
              <w:r w:rsidR="0085437C">
                <w:rPr>
                  <w:sz w:val="18"/>
                  <w:szCs w:val="18"/>
                </w:rPr>
                <w:t xml:space="preserve"> (</w:t>
              </w:r>
              <w:r w:rsidR="009778E3" w:rsidRPr="009778E3">
                <w:rPr>
                  <w:sz w:val="18"/>
                  <w:szCs w:val="18"/>
                </w:rPr>
                <w:t xml:space="preserve">do </w:t>
              </w:r>
              <w:r w:rsidR="004A22FE">
                <w:rPr>
                  <w:sz w:val="18"/>
                  <w:szCs w:val="18"/>
                </w:rPr>
                <w:t xml:space="preserve">dňa predloženia </w:t>
              </w:r>
              <w:proofErr w:type="spellStart"/>
              <w:r w:rsidR="009778E3" w:rsidRPr="009778E3">
                <w:rPr>
                  <w:sz w:val="18"/>
                  <w:szCs w:val="18"/>
                </w:rPr>
                <w:t>ŽoP</w:t>
              </w:r>
              <w:proofErr w:type="spellEnd"/>
              <w:r w:rsidR="009778E3" w:rsidRPr="009778E3">
                <w:rPr>
                  <w:sz w:val="18"/>
                  <w:szCs w:val="18"/>
                </w:rPr>
                <w:t xml:space="preserve"> </w:t>
              </w:r>
              <w:r w:rsidR="004A22FE">
                <w:rPr>
                  <w:sz w:val="18"/>
                  <w:szCs w:val="18"/>
                </w:rPr>
                <w:t>prostredníctvom ITMS2014+</w:t>
              </w:r>
              <w:r w:rsidR="0085437C">
                <w:rPr>
                  <w:sz w:val="18"/>
                  <w:szCs w:val="18"/>
                </w:rPr>
                <w:t>)</w:t>
              </w:r>
            </w:ins>
          </w:p>
        </w:tc>
      </w:tr>
      <w:tr w:rsidR="00943B31" w:rsidRPr="0085437C" w14:paraId="00E245BC" w14:textId="77777777" w:rsidTr="001810D5">
        <w:tc>
          <w:tcPr>
            <w:tcW w:w="846" w:type="dxa"/>
          </w:tcPr>
          <w:p w14:paraId="0AB4EF48" w14:textId="77777777" w:rsidR="00943B31" w:rsidRPr="00943B31" w:rsidRDefault="00943B31" w:rsidP="00950FB6">
            <w:pPr>
              <w:rPr>
                <w:sz w:val="20"/>
                <w:szCs w:val="20"/>
              </w:rPr>
            </w:pPr>
            <w:r w:rsidRPr="00943B31">
              <w:rPr>
                <w:sz w:val="20"/>
                <w:szCs w:val="20"/>
              </w:rPr>
              <w:t>9</w:t>
            </w:r>
          </w:p>
        </w:tc>
        <w:tc>
          <w:tcPr>
            <w:tcW w:w="1630" w:type="dxa"/>
            <w:vMerge/>
          </w:tcPr>
          <w:p w14:paraId="5A4C631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3F8148B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5DCF372C"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718470A4" w14:textId="77777777" w:rsidR="00943B31" w:rsidRPr="00C96FCC" w:rsidRDefault="00943B31" w:rsidP="00943B31">
            <w:pPr>
              <w:widowControl w:val="0"/>
              <w:autoSpaceDE w:val="0"/>
              <w:autoSpaceDN w:val="0"/>
              <w:adjustRightInd w:val="0"/>
              <w:rPr>
                <w:sz w:val="18"/>
                <w:rPrChange w:id="22" w:author="Autor">
                  <w:rPr>
                    <w:rFonts w:ascii="Roboto" w:hAnsi="Roboto"/>
                    <w:b/>
                    <w:color w:val="000000"/>
                    <w:sz w:val="14"/>
                  </w:rPr>
                </w:rPrChange>
              </w:rPr>
            </w:pPr>
          </w:p>
        </w:tc>
      </w:tr>
      <w:tr w:rsidR="00943B31" w:rsidRPr="0085437C" w14:paraId="6CEB40E6" w14:textId="77777777" w:rsidTr="001810D5">
        <w:tc>
          <w:tcPr>
            <w:tcW w:w="846" w:type="dxa"/>
          </w:tcPr>
          <w:p w14:paraId="0399DE0B" w14:textId="77777777" w:rsidR="00943B31" w:rsidRPr="00943B31" w:rsidRDefault="00943B31" w:rsidP="00950FB6">
            <w:pPr>
              <w:rPr>
                <w:sz w:val="20"/>
                <w:szCs w:val="20"/>
              </w:rPr>
            </w:pPr>
            <w:r w:rsidRPr="00943B31">
              <w:rPr>
                <w:sz w:val="20"/>
                <w:szCs w:val="20"/>
              </w:rPr>
              <w:t>10</w:t>
            </w:r>
          </w:p>
        </w:tc>
        <w:tc>
          <w:tcPr>
            <w:tcW w:w="1630" w:type="dxa"/>
            <w:vMerge/>
          </w:tcPr>
          <w:p w14:paraId="40E80DE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16B692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30AE5AF5"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BE435A8" w14:textId="77777777" w:rsidR="00943B31" w:rsidRPr="00C96FCC" w:rsidRDefault="00943B31" w:rsidP="00943B31">
            <w:pPr>
              <w:widowControl w:val="0"/>
              <w:autoSpaceDE w:val="0"/>
              <w:autoSpaceDN w:val="0"/>
              <w:adjustRightInd w:val="0"/>
              <w:rPr>
                <w:sz w:val="18"/>
                <w:rPrChange w:id="23" w:author="Autor">
                  <w:rPr>
                    <w:rFonts w:ascii="Roboto" w:hAnsi="Roboto"/>
                    <w:b/>
                    <w:color w:val="000000"/>
                    <w:sz w:val="14"/>
                  </w:rPr>
                </w:rPrChange>
              </w:rPr>
            </w:pPr>
          </w:p>
        </w:tc>
      </w:tr>
      <w:tr w:rsidR="00943B31" w:rsidRPr="0085437C" w14:paraId="2AAD445C" w14:textId="77777777" w:rsidTr="001810D5">
        <w:tc>
          <w:tcPr>
            <w:tcW w:w="846" w:type="dxa"/>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
          <w:p w14:paraId="796C2634"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14:paraId="450297F8"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0F8CE155" w14:textId="77777777" w:rsidR="00943B31" w:rsidRPr="001810D5" w:rsidRDefault="00943B31" w:rsidP="001810D5">
            <w:pPr>
              <w:widowControl w:val="0"/>
              <w:autoSpaceDE w:val="0"/>
              <w:autoSpaceDN w:val="0"/>
              <w:adjustRightInd w:val="0"/>
              <w:rPr>
                <w:rFonts w:ascii="Roboto" w:hAnsi="Roboto"/>
                <w:b/>
                <w:color w:val="000000"/>
                <w:sz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1810D5">
        <w:tc>
          <w:tcPr>
            <w:tcW w:w="846" w:type="dxa"/>
          </w:tcPr>
          <w:p w14:paraId="54244607" w14:textId="77777777" w:rsidR="00943B31" w:rsidRPr="00943B31" w:rsidRDefault="00943B31" w:rsidP="00950FB6">
            <w:pPr>
              <w:rPr>
                <w:sz w:val="20"/>
                <w:szCs w:val="20"/>
              </w:rPr>
            </w:pPr>
            <w:bookmarkStart w:id="24" w:name="_GoBack" w:colFirst="0" w:colLast="5"/>
            <w:r w:rsidRPr="00943B31">
              <w:rPr>
                <w:sz w:val="20"/>
                <w:szCs w:val="20"/>
              </w:rPr>
              <w:t>12</w:t>
            </w:r>
          </w:p>
        </w:tc>
        <w:tc>
          <w:tcPr>
            <w:tcW w:w="1630" w:type="dxa"/>
            <w:vMerge w:val="restart"/>
          </w:tcPr>
          <w:p w14:paraId="0E9F54C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18364A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8B8394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E7A028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2D727F17" w14:textId="542D797F" w:rsidR="00BC2FB6" w:rsidRDefault="00943B31" w:rsidP="00BC2FB6">
            <w:pPr>
              <w:widowControl w:val="0"/>
              <w:autoSpaceDE w:val="0"/>
              <w:autoSpaceDN w:val="0"/>
              <w:adjustRightInd w:val="0"/>
              <w:rPr>
                <w:ins w:id="25" w:author="Autor"/>
                <w:sz w:val="18"/>
                <w:szCs w:val="18"/>
              </w:rPr>
            </w:pPr>
            <w:r w:rsidRPr="004A5050">
              <w:rPr>
                <w:sz w:val="18"/>
                <w:szCs w:val="18"/>
              </w:rPr>
              <w:t xml:space="preserve">Uvádza sa skutočná ročná hodnota merateľného ukazovateľa nameraná vo vzťahu k aktivite projektu </w:t>
            </w:r>
            <w:del w:id="26" w:author="Autor">
              <w:r w:rsidRPr="004A5050">
                <w:rPr>
                  <w:sz w:val="18"/>
                  <w:szCs w:val="18"/>
                </w:rPr>
                <w:delText>ku dňu monitorovaného obdobia dosiahnutá v danom roku, t.</w:delText>
              </w:r>
              <w:r w:rsidR="00782671">
                <w:rPr>
                  <w:sz w:val="18"/>
                  <w:szCs w:val="18"/>
                </w:rPr>
                <w:delText xml:space="preserve"> </w:delText>
              </w:r>
              <w:r w:rsidRPr="004A5050">
                <w:rPr>
                  <w:sz w:val="18"/>
                  <w:szCs w:val="18"/>
                </w:rPr>
                <w:delText xml:space="preserve">j. </w:delText>
              </w:r>
              <w:r w:rsidRPr="004A5050">
                <w:rPr>
                  <w:sz w:val="18"/>
                  <w:szCs w:val="18"/>
                </w:rPr>
                <w:lastRenderedPageBreak/>
                <w:delText>hodnota dosiahnutá za monitorovacie</w:delText>
              </w:r>
            </w:del>
            <w:ins w:id="27" w:author="Autor">
              <w:r w:rsidR="006B13BB">
                <w:rPr>
                  <w:sz w:val="18"/>
                  <w:szCs w:val="18"/>
                </w:rPr>
                <w:t>za</w:t>
              </w:r>
              <w:r w:rsidRPr="004A5050">
                <w:rPr>
                  <w:sz w:val="18"/>
                  <w:szCs w:val="18"/>
                </w:rPr>
                <w:t xml:space="preserve"> monitorované</w:t>
              </w:r>
            </w:ins>
            <w:r w:rsidRPr="004A5050">
              <w:rPr>
                <w:sz w:val="18"/>
                <w:szCs w:val="18"/>
              </w:rPr>
              <w:t xml:space="preserve"> obdobi</w:t>
            </w:r>
            <w:r w:rsidR="006B13BB">
              <w:rPr>
                <w:sz w:val="18"/>
                <w:szCs w:val="18"/>
              </w:rPr>
              <w:t>e</w:t>
            </w:r>
            <w:ins w:id="28" w:author="Autor">
              <w:r w:rsidR="00BC2FB6">
                <w:rPr>
                  <w:sz w:val="18"/>
                  <w:szCs w:val="18"/>
                </w:rPr>
                <w:t>:</w:t>
              </w:r>
              <w:r w:rsidRPr="004A5050">
                <w:rPr>
                  <w:sz w:val="18"/>
                  <w:szCs w:val="18"/>
                </w:rPr>
                <w:t xml:space="preserve"> </w:t>
              </w:r>
            </w:ins>
          </w:p>
          <w:p w14:paraId="6FA802CA" w14:textId="6F9AEC67" w:rsidR="00BC2FB6" w:rsidRPr="00BC2FB6" w:rsidRDefault="00BC2FB6" w:rsidP="00BC2FB6">
            <w:pPr>
              <w:widowControl w:val="0"/>
              <w:autoSpaceDE w:val="0"/>
              <w:autoSpaceDN w:val="0"/>
              <w:adjustRightInd w:val="0"/>
              <w:rPr>
                <w:ins w:id="29" w:author="Autor"/>
                <w:sz w:val="18"/>
                <w:szCs w:val="18"/>
              </w:rPr>
            </w:pPr>
            <w:ins w:id="30" w:author="Autor">
              <w:r w:rsidRPr="00BC2FB6">
                <w:rPr>
                  <w:sz w:val="18"/>
                  <w:szCs w:val="18"/>
                </w:rPr>
                <w:t>•</w:t>
              </w:r>
              <w:r w:rsidRPr="00BC2FB6">
                <w:rPr>
                  <w:sz w:val="18"/>
                  <w:szCs w:val="18"/>
                </w:rPr>
                <w:tab/>
                <w:t xml:space="preserve">v prípade </w:t>
              </w:r>
              <w:proofErr w:type="spellStart"/>
              <w:r w:rsidRPr="00BC2FB6">
                <w:rPr>
                  <w:sz w:val="18"/>
                  <w:szCs w:val="18"/>
                </w:rPr>
                <w:t>ŽoP</w:t>
              </w:r>
              <w:proofErr w:type="spellEnd"/>
              <w:r w:rsidRPr="00BC2FB6">
                <w:rPr>
                  <w:sz w:val="18"/>
                  <w:szCs w:val="18"/>
                </w:rPr>
                <w:t xml:space="preserve"> zaslanej na RO</w:t>
              </w:r>
            </w:ins>
            <w:r w:rsidRPr="00BC2FB6">
              <w:rPr>
                <w:sz w:val="18"/>
                <w:szCs w:val="18"/>
              </w:rPr>
              <w:t xml:space="preserve"> v</w:t>
            </w:r>
            <w:del w:id="31" w:author="Autor">
              <w:r w:rsidR="00943B31" w:rsidRPr="004A5050">
                <w:rPr>
                  <w:sz w:val="18"/>
                  <w:szCs w:val="18"/>
                </w:rPr>
                <w:delText> danom</w:delText>
              </w:r>
            </w:del>
            <w:ins w:id="32" w:author="Autor">
              <w:r w:rsidRPr="00BC2FB6">
                <w:rPr>
                  <w:sz w:val="18"/>
                  <w:szCs w:val="18"/>
                </w:rPr>
                <w:t xml:space="preserve"> prvom roku účinnosti zmluvy </w:t>
              </w:r>
              <w:r>
                <w:rPr>
                  <w:sz w:val="18"/>
                  <w:szCs w:val="18"/>
                </w:rPr>
                <w:t xml:space="preserve">o NFP </w:t>
              </w:r>
              <w:r w:rsidRPr="00BC2FB6">
                <w:rPr>
                  <w:sz w:val="18"/>
                  <w:szCs w:val="18"/>
                </w:rPr>
                <w:t xml:space="preserve">je to obdobie od začiatku realizácie </w:t>
              </w:r>
              <w:r>
                <w:rPr>
                  <w:sz w:val="18"/>
                  <w:szCs w:val="18"/>
                </w:rPr>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proofErr w:type="spellStart"/>
              <w:r w:rsidR="004A22FE" w:rsidRPr="009778E3">
                <w:rPr>
                  <w:sz w:val="18"/>
                  <w:szCs w:val="18"/>
                </w:rPr>
                <w:t>ŽoP</w:t>
              </w:r>
              <w:proofErr w:type="spellEnd"/>
              <w:r w:rsidR="004A22FE" w:rsidRPr="009778E3">
                <w:rPr>
                  <w:sz w:val="18"/>
                  <w:szCs w:val="18"/>
                </w:rPr>
                <w:t xml:space="preserve"> </w:t>
              </w:r>
              <w:r w:rsidR="004A22FE">
                <w:rPr>
                  <w:sz w:val="18"/>
                  <w:szCs w:val="18"/>
                </w:rPr>
                <w:t>prostredníctvom ITMS2014+</w:t>
              </w:r>
              <w:r>
                <w:rPr>
                  <w:sz w:val="18"/>
                  <w:szCs w:val="18"/>
                </w:rPr>
                <w:t>;</w:t>
              </w:r>
            </w:ins>
          </w:p>
          <w:p w14:paraId="14E518A0" w14:textId="01D8B339" w:rsidR="00BC2FB6" w:rsidRPr="00BC2FB6" w:rsidRDefault="00BC2FB6" w:rsidP="00BC2FB6">
            <w:pPr>
              <w:widowControl w:val="0"/>
              <w:autoSpaceDE w:val="0"/>
              <w:autoSpaceDN w:val="0"/>
              <w:adjustRightInd w:val="0"/>
              <w:rPr>
                <w:ins w:id="33" w:author="Autor"/>
                <w:sz w:val="18"/>
                <w:szCs w:val="18"/>
              </w:rPr>
            </w:pPr>
            <w:ins w:id="34" w:author="Autor">
              <w:r w:rsidRPr="00BC2FB6">
                <w:rPr>
                  <w:sz w:val="18"/>
                  <w:szCs w:val="18"/>
                </w:rPr>
                <w:t>•</w:t>
              </w:r>
              <w:r>
                <w:rPr>
                  <w:sz w:val="18"/>
                  <w:szCs w:val="18"/>
                </w:rPr>
                <w:t xml:space="preserve"> </w:t>
              </w:r>
              <w:r w:rsidRPr="00BC2FB6">
                <w:rPr>
                  <w:sz w:val="18"/>
                  <w:szCs w:val="18"/>
                </w:rPr>
                <w:t xml:space="preserve">v prípade </w:t>
              </w:r>
              <w:proofErr w:type="spellStart"/>
              <w:r w:rsidRPr="00BC2FB6">
                <w:rPr>
                  <w:sz w:val="18"/>
                  <w:szCs w:val="18"/>
                </w:rPr>
                <w:t>ŽoP</w:t>
              </w:r>
              <w:proofErr w:type="spellEnd"/>
              <w:r w:rsidRPr="00BC2FB6">
                <w:rPr>
                  <w:sz w:val="18"/>
                  <w:szCs w:val="18"/>
                </w:rPr>
                <w:t xml:space="preserve"> zaslanej na RO v ďalších rokoch, je to obdobie od 1.1. príslušného</w:t>
              </w:r>
            </w:ins>
            <w:r w:rsidRPr="00BC2FB6">
              <w:rPr>
                <w:sz w:val="18"/>
                <w:szCs w:val="18"/>
              </w:rPr>
              <w:t xml:space="preserve"> roku</w:t>
            </w:r>
            <w:ins w:id="35" w:author="Autor">
              <w:r w:rsidRPr="00BC2FB6">
                <w:rPr>
                  <w:sz w:val="18"/>
                  <w:szCs w:val="18"/>
                </w:rPr>
                <w:t xml:space="preserve"> do dňa </w:t>
              </w:r>
              <w:r w:rsidR="00633F3C">
                <w:rPr>
                  <w:sz w:val="18"/>
                  <w:szCs w:val="18"/>
                </w:rPr>
                <w:t xml:space="preserve">predloženia </w:t>
              </w:r>
              <w:proofErr w:type="spellStart"/>
              <w:r w:rsidR="00633F3C">
                <w:rPr>
                  <w:sz w:val="18"/>
                  <w:szCs w:val="18"/>
                </w:rPr>
                <w:t>ŽoP</w:t>
              </w:r>
              <w:proofErr w:type="spellEnd"/>
              <w:r w:rsidR="00633F3C">
                <w:rPr>
                  <w:sz w:val="18"/>
                  <w:szCs w:val="18"/>
                </w:rPr>
                <w:t xml:space="preserve"> prostredníctvom ITMS2014+</w:t>
              </w:r>
              <w:r>
                <w:rPr>
                  <w:sz w:val="18"/>
                  <w:szCs w:val="18"/>
                </w:rPr>
                <w:t>;</w:t>
              </w:r>
            </w:ins>
          </w:p>
          <w:p w14:paraId="33EE7A82" w14:textId="4169580E" w:rsidR="00BC2FB6" w:rsidRPr="00BC2FB6" w:rsidRDefault="00BC2FB6" w:rsidP="00BC2FB6">
            <w:pPr>
              <w:widowControl w:val="0"/>
              <w:autoSpaceDE w:val="0"/>
              <w:autoSpaceDN w:val="0"/>
              <w:adjustRightInd w:val="0"/>
              <w:rPr>
                <w:ins w:id="36" w:author="Autor"/>
                <w:sz w:val="18"/>
                <w:szCs w:val="18"/>
              </w:rPr>
            </w:pPr>
            <w:ins w:id="37" w:author="Auto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xml:space="preserve">, predloženej na RO v tom istom roku, ako bola predložená záverečná MS, sa pre MU s časom plnenia „K“, ročná hodnota = ročnej hodnote v záverečnej MS, </w:t>
              </w:r>
            </w:ins>
          </w:p>
          <w:p w14:paraId="1E3C592B" w14:textId="77777777" w:rsidR="00943B31" w:rsidRDefault="00BC2FB6" w:rsidP="00BC2FB6">
            <w:pPr>
              <w:widowControl w:val="0"/>
              <w:autoSpaceDE w:val="0"/>
              <w:autoSpaceDN w:val="0"/>
              <w:adjustRightInd w:val="0"/>
              <w:rPr>
                <w:ins w:id="38" w:author="Autor"/>
                <w:sz w:val="18"/>
                <w:szCs w:val="18"/>
              </w:rPr>
            </w:pPr>
            <w:ins w:id="39" w:author="Auto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predloženej na RO v nasledujúcom roku po monitorovanom období záverečnej MS sa pre MU s časom plnenia „K“, ročná hodnota = „0“.</w:t>
              </w:r>
            </w:ins>
          </w:p>
          <w:p w14:paraId="39BFD5A0" w14:textId="0C3597BC" w:rsidR="004A22FE" w:rsidRPr="00230C7D" w:rsidRDefault="004A22FE" w:rsidP="00BC2FB6">
            <w:pPr>
              <w:widowControl w:val="0"/>
              <w:autoSpaceDE w:val="0"/>
              <w:autoSpaceDN w:val="0"/>
              <w:adjustRightInd w:val="0"/>
              <w:rPr>
                <w:sz w:val="18"/>
              </w:rPr>
            </w:pPr>
            <w:ins w:id="40" w:author="Autor">
              <w:r>
                <w:rPr>
                  <w:sz w:val="18"/>
                  <w:szCs w:val="18"/>
                </w:rPr>
                <w:t>RO môže upresniť vykazovanie skutočného stavu.</w:t>
              </w:r>
            </w:ins>
          </w:p>
        </w:tc>
      </w:tr>
      <w:bookmarkEnd w:id="24"/>
      <w:tr w:rsidR="00943B31" w14:paraId="4E06AF06" w14:textId="77777777" w:rsidTr="001810D5">
        <w:trPr>
          <w:trHeight w:val="79"/>
        </w:trPr>
        <w:tc>
          <w:tcPr>
            <w:tcW w:w="846" w:type="dxa"/>
          </w:tcPr>
          <w:p w14:paraId="528A107A" w14:textId="77777777" w:rsidR="00943B31" w:rsidRPr="00943B31" w:rsidRDefault="00943B31" w:rsidP="00950FB6">
            <w:pPr>
              <w:rPr>
                <w:sz w:val="20"/>
                <w:szCs w:val="20"/>
              </w:rPr>
            </w:pPr>
            <w:r w:rsidRPr="00943B31">
              <w:rPr>
                <w:sz w:val="20"/>
                <w:szCs w:val="20"/>
              </w:rPr>
              <w:t>13</w:t>
            </w:r>
          </w:p>
        </w:tc>
        <w:tc>
          <w:tcPr>
            <w:tcW w:w="1630" w:type="dxa"/>
            <w:vMerge/>
          </w:tcPr>
          <w:p w14:paraId="15A708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3F4DA6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36BF9D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005B6A39"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21EA04F" w14:textId="77777777" w:rsidTr="001810D5">
        <w:tc>
          <w:tcPr>
            <w:tcW w:w="846" w:type="dxa"/>
          </w:tcPr>
          <w:p w14:paraId="71755A5C" w14:textId="77777777" w:rsidR="00943B31" w:rsidRPr="00943B31" w:rsidRDefault="00943B31" w:rsidP="00950FB6">
            <w:pPr>
              <w:rPr>
                <w:sz w:val="20"/>
                <w:szCs w:val="20"/>
              </w:rPr>
            </w:pPr>
            <w:r w:rsidRPr="00943B31">
              <w:rPr>
                <w:sz w:val="20"/>
                <w:szCs w:val="20"/>
              </w:rPr>
              <w:lastRenderedPageBreak/>
              <w:t>14</w:t>
            </w:r>
          </w:p>
        </w:tc>
        <w:tc>
          <w:tcPr>
            <w:tcW w:w="1630" w:type="dxa"/>
            <w:vMerge/>
          </w:tcPr>
          <w:p w14:paraId="3E187A3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C14DD4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5778E19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14:paraId="5372B1DF"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0B55D4F9" w14:textId="77777777" w:rsidTr="001810D5">
        <w:tc>
          <w:tcPr>
            <w:tcW w:w="846" w:type="dxa"/>
          </w:tcPr>
          <w:p w14:paraId="1BF8F0E9" w14:textId="77777777" w:rsidR="00943B31" w:rsidRPr="00943B31" w:rsidRDefault="00943B31" w:rsidP="00271398">
            <w:pPr>
              <w:rPr>
                <w:sz w:val="20"/>
                <w:szCs w:val="20"/>
              </w:rPr>
            </w:pPr>
            <w:r w:rsidRPr="00943B31">
              <w:rPr>
                <w:sz w:val="20"/>
                <w:szCs w:val="20"/>
              </w:rPr>
              <w:lastRenderedPageBreak/>
              <w:t>15</w:t>
            </w:r>
          </w:p>
        </w:tc>
        <w:tc>
          <w:tcPr>
            <w:tcW w:w="3515" w:type="dxa"/>
            <w:gridSpan w:val="3"/>
          </w:tcPr>
          <w:p w14:paraId="383ED803"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DF1BBD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DC0DFC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1810D5">
        <w:tc>
          <w:tcPr>
            <w:tcW w:w="846" w:type="dxa"/>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
          <w:p w14:paraId="5BAC0B5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723C6DC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34D908B"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1810D5">
        <w:tc>
          <w:tcPr>
            <w:tcW w:w="9062" w:type="dxa"/>
            <w:gridSpan w:val="7"/>
          </w:tcPr>
          <w:p w14:paraId="4CB430B7"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37BDA9E2" w14:textId="256C2182" w:rsidR="00943B31" w:rsidRPr="00271398" w:rsidRDefault="00943B31" w:rsidP="00391902">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del w:id="41" w:author="Autor">
              <w:r w:rsidRPr="004A5050">
                <w:rPr>
                  <w:sz w:val="18"/>
                  <w:szCs w:val="18"/>
                </w:rPr>
                <w:delText>poskytnutí nenávratného finančného príspevku.</w:delText>
              </w:r>
            </w:del>
            <w:ins w:id="42" w:author="Autor">
              <w:r w:rsidR="00391902">
                <w:rPr>
                  <w:sz w:val="18"/>
                  <w:szCs w:val="18"/>
                </w:rPr>
                <w:t>NFP</w:t>
              </w:r>
              <w:r w:rsidRPr="004A5050">
                <w:rPr>
                  <w:sz w:val="18"/>
                  <w:szCs w:val="18"/>
                </w:rPr>
                <w:t>.</w:t>
              </w:r>
            </w:ins>
          </w:p>
        </w:tc>
      </w:tr>
      <w:tr w:rsidR="00943B31" w14:paraId="18C10CC0" w14:textId="77777777" w:rsidTr="001810D5">
        <w:tc>
          <w:tcPr>
            <w:tcW w:w="846" w:type="dxa"/>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
          <w:p w14:paraId="1D6BD98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4D859564" w14:textId="404E35E5"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w:t>
            </w:r>
            <w:del w:id="43" w:author="Autor">
              <w:r w:rsidRPr="002D7AB2">
                <w:rPr>
                  <w:sz w:val="18"/>
                  <w:szCs w:val="18"/>
                </w:rPr>
                <w:delText>poskytnutí nenávratného finančného príspevku</w:delText>
              </w:r>
            </w:del>
            <w:ins w:id="44" w:author="Autor">
              <w:r w:rsidR="00391902">
                <w:rPr>
                  <w:sz w:val="18"/>
                  <w:szCs w:val="18"/>
                </w:rPr>
                <w:t>NFP</w:t>
              </w:r>
            </w:ins>
          </w:p>
        </w:tc>
      </w:tr>
      <w:tr w:rsidR="00943B31" w14:paraId="7122B012" w14:textId="77777777" w:rsidTr="001810D5">
        <w:tc>
          <w:tcPr>
            <w:tcW w:w="846" w:type="dxa"/>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
          <w:p w14:paraId="0B1D7D2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0556E1D7" w14:textId="1376587A"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w:t>
            </w:r>
            <w:del w:id="45" w:author="Autor">
              <w:r w:rsidRPr="002D7AB2">
                <w:rPr>
                  <w:sz w:val="18"/>
                  <w:szCs w:val="18"/>
                </w:rPr>
                <w:delText>poskytnutí nenávratného finančného príspevku</w:delText>
              </w:r>
            </w:del>
            <w:ins w:id="46" w:author="Autor">
              <w:r w:rsidR="00391902">
                <w:rPr>
                  <w:sz w:val="18"/>
                  <w:szCs w:val="18"/>
                </w:rPr>
                <w:t>NFP</w:t>
              </w:r>
            </w:ins>
          </w:p>
        </w:tc>
      </w:tr>
      <w:tr w:rsidR="00943B31" w14:paraId="37F4D806" w14:textId="77777777" w:rsidTr="001810D5">
        <w:tc>
          <w:tcPr>
            <w:tcW w:w="846" w:type="dxa"/>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
          <w:p w14:paraId="042D4815"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58330287" w14:textId="3E2D0255"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w:t>
            </w:r>
            <w:del w:id="47" w:author="Autor">
              <w:r w:rsidRPr="002D7AB2">
                <w:rPr>
                  <w:sz w:val="18"/>
                  <w:szCs w:val="18"/>
                </w:rPr>
                <w:delText>poskytnutí nenávratného finančného príspevku</w:delText>
              </w:r>
            </w:del>
            <w:ins w:id="48" w:author="Autor">
              <w:r w:rsidR="00391902">
                <w:rPr>
                  <w:sz w:val="18"/>
                  <w:szCs w:val="18"/>
                </w:rPr>
                <w:t>NFP</w:t>
              </w:r>
            </w:ins>
          </w:p>
        </w:tc>
      </w:tr>
      <w:tr w:rsidR="00943B31" w14:paraId="7454C638" w14:textId="77777777" w:rsidTr="001810D5">
        <w:tc>
          <w:tcPr>
            <w:tcW w:w="846" w:type="dxa"/>
          </w:tcPr>
          <w:p w14:paraId="471035FF" w14:textId="77777777" w:rsidR="00943B31" w:rsidRPr="00943B31" w:rsidRDefault="00943B31" w:rsidP="00943B31">
            <w:pPr>
              <w:rPr>
                <w:sz w:val="20"/>
                <w:szCs w:val="20"/>
              </w:rPr>
            </w:pPr>
            <w:r w:rsidRPr="00943B31">
              <w:rPr>
                <w:sz w:val="20"/>
                <w:szCs w:val="20"/>
              </w:rPr>
              <w:lastRenderedPageBreak/>
              <w:t>20</w:t>
            </w:r>
          </w:p>
        </w:tc>
        <w:tc>
          <w:tcPr>
            <w:tcW w:w="3260" w:type="dxa"/>
            <w:gridSpan w:val="2"/>
          </w:tcPr>
          <w:p w14:paraId="53F44CF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5E3A0EC0" w14:textId="5FBF51B1"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w:t>
            </w:r>
            <w:del w:id="49" w:author="Autor">
              <w:r w:rsidRPr="002D7AB2">
                <w:rPr>
                  <w:sz w:val="18"/>
                  <w:szCs w:val="18"/>
                </w:rPr>
                <w:delText>poskytnutí nenávratného finančného príspevku</w:delText>
              </w:r>
            </w:del>
            <w:ins w:id="50" w:author="Autor">
              <w:r w:rsidR="00391902">
                <w:rPr>
                  <w:sz w:val="18"/>
                  <w:szCs w:val="18"/>
                </w:rPr>
                <w:t>NFP</w:t>
              </w:r>
            </w:ins>
          </w:p>
        </w:tc>
      </w:tr>
      <w:tr w:rsidR="00943B31" w14:paraId="1469F3C4" w14:textId="77777777" w:rsidTr="001810D5">
        <w:tc>
          <w:tcPr>
            <w:tcW w:w="846" w:type="dxa"/>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
          <w:p w14:paraId="46206F29"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1810D5">
        <w:tc>
          <w:tcPr>
            <w:tcW w:w="846" w:type="dxa"/>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
          <w:p w14:paraId="4661667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1A57818" w14:textId="49ADD2D6"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del w:id="51" w:author="Autor">
              <w:r w:rsidRPr="002D7AB2">
                <w:rPr>
                  <w:sz w:val="18"/>
                  <w:szCs w:val="18"/>
                </w:rPr>
                <w:delText>poskytnutí nenávratného finančného príspevku</w:delText>
              </w:r>
            </w:del>
            <w:ins w:id="52" w:author="Autor">
              <w:r w:rsidR="00391902">
                <w:rPr>
                  <w:sz w:val="18"/>
                  <w:szCs w:val="18"/>
                </w:rPr>
                <w:t>NFP</w:t>
              </w:r>
            </w:ins>
          </w:p>
        </w:tc>
      </w:tr>
      <w:tr w:rsidR="00943B31" w14:paraId="36A23E06" w14:textId="77777777" w:rsidTr="001810D5">
        <w:tc>
          <w:tcPr>
            <w:tcW w:w="846" w:type="dxa"/>
          </w:tcPr>
          <w:p w14:paraId="78B9B919" w14:textId="77777777" w:rsidR="00943B31" w:rsidRPr="00943B31" w:rsidRDefault="00943B31" w:rsidP="00943B31">
            <w:pPr>
              <w:rPr>
                <w:sz w:val="20"/>
                <w:szCs w:val="20"/>
              </w:rPr>
            </w:pPr>
            <w:r w:rsidRPr="00943B31">
              <w:rPr>
                <w:sz w:val="20"/>
                <w:szCs w:val="20"/>
              </w:rPr>
              <w:t>23</w:t>
            </w:r>
          </w:p>
        </w:tc>
        <w:tc>
          <w:tcPr>
            <w:tcW w:w="1630" w:type="dxa"/>
            <w:vMerge w:val="restart"/>
          </w:tcPr>
          <w:p w14:paraId="07FEF70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5B58C16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77008D2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1810D5">
        <w:tc>
          <w:tcPr>
            <w:tcW w:w="846" w:type="dxa"/>
          </w:tcPr>
          <w:p w14:paraId="09324413" w14:textId="77777777" w:rsidR="00943B31" w:rsidRPr="00943B31" w:rsidRDefault="00943B31" w:rsidP="00943B31">
            <w:pPr>
              <w:rPr>
                <w:sz w:val="20"/>
                <w:szCs w:val="20"/>
              </w:rPr>
            </w:pPr>
            <w:r w:rsidRPr="00943B31">
              <w:rPr>
                <w:sz w:val="20"/>
                <w:szCs w:val="20"/>
              </w:rPr>
              <w:t>24</w:t>
            </w:r>
          </w:p>
        </w:tc>
        <w:tc>
          <w:tcPr>
            <w:tcW w:w="1630" w:type="dxa"/>
            <w:vMerge/>
          </w:tcPr>
          <w:p w14:paraId="686A42D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F9376A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1810D5">
        <w:tc>
          <w:tcPr>
            <w:tcW w:w="846" w:type="dxa"/>
          </w:tcPr>
          <w:p w14:paraId="4E55A811" w14:textId="77777777" w:rsidR="00943B31" w:rsidRPr="00943B31" w:rsidRDefault="00943B31" w:rsidP="00943B31">
            <w:pPr>
              <w:rPr>
                <w:sz w:val="20"/>
                <w:szCs w:val="20"/>
              </w:rPr>
            </w:pPr>
            <w:r w:rsidRPr="00943B31">
              <w:rPr>
                <w:sz w:val="20"/>
                <w:szCs w:val="20"/>
              </w:rPr>
              <w:t>25</w:t>
            </w:r>
          </w:p>
        </w:tc>
        <w:tc>
          <w:tcPr>
            <w:tcW w:w="1630" w:type="dxa"/>
            <w:vMerge/>
          </w:tcPr>
          <w:p w14:paraId="471D6AB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E93E6D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1B0AAED4" w14:textId="77777777" w:rsidR="00943B31" w:rsidRDefault="00943B31" w:rsidP="00950FB6">
            <w:r>
              <w:rPr>
                <w:sz w:val="18"/>
                <w:szCs w:val="18"/>
              </w:rPr>
              <w:t>Automaticky vyplnené</w:t>
            </w:r>
          </w:p>
        </w:tc>
      </w:tr>
      <w:tr w:rsidR="00943B31" w14:paraId="039BB71F" w14:textId="77777777" w:rsidTr="001810D5">
        <w:tc>
          <w:tcPr>
            <w:tcW w:w="846" w:type="dxa"/>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
          <w:p w14:paraId="298A3ED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1810D5">
        <w:tc>
          <w:tcPr>
            <w:tcW w:w="846" w:type="dxa"/>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
          <w:p w14:paraId="583447B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68AFEA3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3FB8CB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1810D5">
        <w:tc>
          <w:tcPr>
            <w:tcW w:w="846" w:type="dxa"/>
          </w:tcPr>
          <w:p w14:paraId="6E534A06" w14:textId="77777777" w:rsidR="00943B31" w:rsidRPr="00943B31" w:rsidRDefault="00943B31" w:rsidP="00943B31">
            <w:pPr>
              <w:rPr>
                <w:sz w:val="20"/>
                <w:szCs w:val="20"/>
              </w:rPr>
            </w:pPr>
            <w:r w:rsidRPr="00943B31">
              <w:rPr>
                <w:sz w:val="20"/>
                <w:szCs w:val="20"/>
              </w:rPr>
              <w:t>28</w:t>
            </w:r>
          </w:p>
        </w:tc>
        <w:tc>
          <w:tcPr>
            <w:tcW w:w="1630" w:type="dxa"/>
            <w:vMerge/>
          </w:tcPr>
          <w:p w14:paraId="0C4BC8C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526188A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1810D5">
        <w:tc>
          <w:tcPr>
            <w:tcW w:w="846" w:type="dxa"/>
          </w:tcPr>
          <w:p w14:paraId="3636898E" w14:textId="77777777" w:rsidR="00943B31" w:rsidRPr="00943B31" w:rsidRDefault="00943B31" w:rsidP="00943B31">
            <w:pPr>
              <w:rPr>
                <w:sz w:val="20"/>
                <w:szCs w:val="20"/>
              </w:rPr>
            </w:pPr>
            <w:r w:rsidRPr="00943B31">
              <w:rPr>
                <w:sz w:val="20"/>
                <w:szCs w:val="20"/>
              </w:rPr>
              <w:t>29</w:t>
            </w:r>
          </w:p>
        </w:tc>
        <w:tc>
          <w:tcPr>
            <w:tcW w:w="1630" w:type="dxa"/>
            <w:vMerge/>
          </w:tcPr>
          <w:p w14:paraId="6547D5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0FCD72E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57BD387E" w14:textId="77777777" w:rsidR="00943B31" w:rsidRDefault="00943B31" w:rsidP="00950FB6">
            <w:r>
              <w:rPr>
                <w:sz w:val="18"/>
                <w:szCs w:val="18"/>
              </w:rPr>
              <w:t>Automaticky vyplnené</w:t>
            </w:r>
          </w:p>
        </w:tc>
      </w:tr>
      <w:tr w:rsidR="00943B31" w14:paraId="5F6C07F4" w14:textId="77777777" w:rsidTr="001810D5">
        <w:tc>
          <w:tcPr>
            <w:tcW w:w="846" w:type="dxa"/>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
          <w:p w14:paraId="75C07A5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1810D5">
        <w:tc>
          <w:tcPr>
            <w:tcW w:w="846" w:type="dxa"/>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
          <w:p w14:paraId="3CDE86E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6C8677E6" w14:textId="77777777" w:rsidR="00271398" w:rsidRDefault="00271398"/>
    <w:sectPr w:rsidR="0027139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7B00F" w14:textId="77777777" w:rsidR="00C82E8F" w:rsidRDefault="00C82E8F" w:rsidP="0040544C">
      <w:pPr>
        <w:spacing w:after="0" w:line="240" w:lineRule="auto"/>
      </w:pPr>
      <w:r>
        <w:separator/>
      </w:r>
    </w:p>
  </w:endnote>
  <w:endnote w:type="continuationSeparator" w:id="0">
    <w:p w14:paraId="58EF18DC" w14:textId="77777777" w:rsidR="00C82E8F" w:rsidRDefault="00C82E8F" w:rsidP="0040544C">
      <w:pPr>
        <w:spacing w:after="0" w:line="240" w:lineRule="auto"/>
      </w:pPr>
      <w:r>
        <w:continuationSeparator/>
      </w:r>
    </w:p>
  </w:endnote>
  <w:endnote w:type="continuationNotice" w:id="1">
    <w:p w14:paraId="0CE15A7E" w14:textId="77777777" w:rsidR="00C82E8F" w:rsidRDefault="00C82E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D2DEE" w14:textId="77777777" w:rsidR="001810D5" w:rsidRPr="001810D5" w:rsidRDefault="001810D5" w:rsidP="001810D5">
    <w:pPr>
      <w:tabs>
        <w:tab w:val="center" w:pos="4536"/>
        <w:tab w:val="right" w:pos="9072"/>
      </w:tabs>
      <w:spacing w:after="0" w:line="240" w:lineRule="auto"/>
      <w:jc w:val="center"/>
      <w:rPr>
        <w:ins w:id="53" w:author="Autor"/>
        <w:rFonts w:ascii="Verdana" w:eastAsia="Times New Roman" w:hAnsi="Verdana" w:cs="Times New Roman"/>
        <w:i/>
        <w:sz w:val="18"/>
        <w:szCs w:val="18"/>
        <w:lang w:eastAsia="cs-CZ"/>
      </w:rPr>
    </w:pPr>
    <w:ins w:id="54" w:author="Autor">
      <w:r w:rsidRPr="001810D5">
        <w:rPr>
          <w:rFonts w:ascii="Times New Roman" w:eastAsia="Times New Roman" w:hAnsi="Times New Roman" w:cs="Times New Roman"/>
          <w:i/>
          <w:sz w:val="20"/>
          <w:szCs w:val="20"/>
          <w:lang w:eastAsia="cs-CZ"/>
        </w:rPr>
        <w:t>Platnosť:15.06.2021, účinnosť:15.06.2021</w:t>
      </w:r>
    </w:ins>
  </w:p>
  <w:p w14:paraId="2AE6C212" w14:textId="77777777" w:rsidR="001810D5" w:rsidRDefault="001810D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B8B8A" w14:textId="77777777" w:rsidR="00C82E8F" w:rsidRDefault="00C82E8F" w:rsidP="0040544C">
      <w:pPr>
        <w:spacing w:after="0" w:line="240" w:lineRule="auto"/>
      </w:pPr>
      <w:r>
        <w:separator/>
      </w:r>
    </w:p>
  </w:footnote>
  <w:footnote w:type="continuationSeparator" w:id="0">
    <w:p w14:paraId="2D457780" w14:textId="77777777" w:rsidR="00C82E8F" w:rsidRDefault="00C82E8F" w:rsidP="0040544C">
      <w:pPr>
        <w:spacing w:after="0" w:line="240" w:lineRule="auto"/>
      </w:pPr>
      <w:r>
        <w:continuationSeparator/>
      </w:r>
    </w:p>
  </w:footnote>
  <w:footnote w:type="continuationNotice" w:id="1">
    <w:p w14:paraId="54F8EAC7" w14:textId="77777777" w:rsidR="00C82E8F" w:rsidRDefault="00C82E8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65C80" w14:textId="1A3E47EE" w:rsidR="00C96FCC" w:rsidRDefault="001810D5">
    <w:pPr>
      <w:pStyle w:val="Hlavika"/>
    </w:pPr>
    <w:r w:rsidRPr="001810D5">
      <w:rPr>
        <w:rFonts w:ascii="Times New Roman" w:eastAsia="Times New Roman" w:hAnsi="Times New Roman" w:cs="Times New Roman"/>
        <w:noProof/>
        <w:sz w:val="24"/>
        <w:szCs w:val="24"/>
      </w:rPr>
      <w:drawing>
        <wp:inline distT="0" distB="0" distL="0" distR="0" wp14:anchorId="625A2CD5" wp14:editId="3876CA23">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D7A1C"/>
    <w:rsid w:val="001262E8"/>
    <w:rsid w:val="001810D5"/>
    <w:rsid w:val="001B241C"/>
    <w:rsid w:val="00204767"/>
    <w:rsid w:val="00224A08"/>
    <w:rsid w:val="00230C7D"/>
    <w:rsid w:val="002333FC"/>
    <w:rsid w:val="00234518"/>
    <w:rsid w:val="00271398"/>
    <w:rsid w:val="002906C2"/>
    <w:rsid w:val="002B5C25"/>
    <w:rsid w:val="002C4A97"/>
    <w:rsid w:val="00316F44"/>
    <w:rsid w:val="003310CC"/>
    <w:rsid w:val="00331D82"/>
    <w:rsid w:val="0034142B"/>
    <w:rsid w:val="00346781"/>
    <w:rsid w:val="00391902"/>
    <w:rsid w:val="003C7EFD"/>
    <w:rsid w:val="003D25B2"/>
    <w:rsid w:val="003E7E39"/>
    <w:rsid w:val="0040544C"/>
    <w:rsid w:val="004122FC"/>
    <w:rsid w:val="00422A60"/>
    <w:rsid w:val="00423D5C"/>
    <w:rsid w:val="004A22FE"/>
    <w:rsid w:val="004E4D9C"/>
    <w:rsid w:val="0054582E"/>
    <w:rsid w:val="005A3558"/>
    <w:rsid w:val="005E36B2"/>
    <w:rsid w:val="00633F3C"/>
    <w:rsid w:val="00636F98"/>
    <w:rsid w:val="006B13BB"/>
    <w:rsid w:val="006C554F"/>
    <w:rsid w:val="00706E6B"/>
    <w:rsid w:val="00727A9A"/>
    <w:rsid w:val="00753BE4"/>
    <w:rsid w:val="007714DC"/>
    <w:rsid w:val="007807E5"/>
    <w:rsid w:val="00781F26"/>
    <w:rsid w:val="00782671"/>
    <w:rsid w:val="007E49BB"/>
    <w:rsid w:val="00833510"/>
    <w:rsid w:val="008541D0"/>
    <w:rsid w:val="0085437C"/>
    <w:rsid w:val="00877512"/>
    <w:rsid w:val="008917BB"/>
    <w:rsid w:val="008F335E"/>
    <w:rsid w:val="00943B31"/>
    <w:rsid w:val="00950FB6"/>
    <w:rsid w:val="009778E3"/>
    <w:rsid w:val="00A16635"/>
    <w:rsid w:val="00AC0801"/>
    <w:rsid w:val="00AD18E6"/>
    <w:rsid w:val="00BA6CE5"/>
    <w:rsid w:val="00BA7CB9"/>
    <w:rsid w:val="00BB7728"/>
    <w:rsid w:val="00BC25DB"/>
    <w:rsid w:val="00BC2FB6"/>
    <w:rsid w:val="00BE2AE2"/>
    <w:rsid w:val="00C033FD"/>
    <w:rsid w:val="00C82E8F"/>
    <w:rsid w:val="00C96FCC"/>
    <w:rsid w:val="00CC11BF"/>
    <w:rsid w:val="00D06E5C"/>
    <w:rsid w:val="00D56B68"/>
    <w:rsid w:val="00D91848"/>
    <w:rsid w:val="00DA4277"/>
    <w:rsid w:val="00DC1A68"/>
    <w:rsid w:val="00DF08EA"/>
    <w:rsid w:val="00E45AD7"/>
    <w:rsid w:val="00E6589F"/>
    <w:rsid w:val="00EE3D96"/>
    <w:rsid w:val="00EE4D79"/>
    <w:rsid w:val="00EF2C62"/>
    <w:rsid w:val="00F25CC4"/>
    <w:rsid w:val="00F3715F"/>
    <w:rsid w:val="00F57A6A"/>
    <w:rsid w:val="00F87AAB"/>
    <w:rsid w:val="00FA40C7"/>
    <w:rsid w:val="00FA4A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2C4A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08643-4C93-4680-84BE-9C291007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6078</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2021-06-10T12:50:00Z</dcterms:created>
  <dcterms:modified xsi:type="dcterms:W3CDTF">2021-06-10T13:26:00Z</dcterms:modified>
</cp:coreProperties>
</file>